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6A5DD" w14:textId="44EEC11A" w:rsidR="00645B46" w:rsidRPr="00B50DDB" w:rsidRDefault="0039197D" w:rsidP="00580D71">
      <w:pPr>
        <w:ind w:left="5664" w:firstLine="708"/>
        <w:rPr>
          <w:ins w:id="0" w:author="Pryt Jolanta" w:date="2026-01-26T10:40:00Z" w16du:dateUtc="2026-01-26T09:40:00Z"/>
          <w:rFonts w:ascii="Arial" w:hAnsi="Arial" w:cs="Arial"/>
          <w:b/>
          <w:bCs/>
        </w:rPr>
      </w:pPr>
      <w:r w:rsidRPr="00B50DDB">
        <w:rPr>
          <w:rFonts w:ascii="Arial" w:hAnsi="Arial" w:cs="Arial"/>
          <w:b/>
          <w:bCs/>
        </w:rPr>
        <w:t>Załącznik nr 1b do OWU</w:t>
      </w:r>
    </w:p>
    <w:p w14:paraId="1D1E3650" w14:textId="3DB9CC7D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7090FBFF" w14:textId="77777777" w:rsidR="00B50DDB" w:rsidRDefault="005D2791" w:rsidP="00B50DDB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  <w:r w:rsidR="00B50DDB">
        <w:rPr>
          <w:rFonts w:ascii="Arial" w:hAnsi="Arial" w:cs="Arial"/>
        </w:rPr>
        <w:t xml:space="preserve"> </w:t>
      </w:r>
    </w:p>
    <w:p w14:paraId="7CE4A96F" w14:textId="155ECAA6" w:rsidR="005D2791" w:rsidRPr="00D41BD7" w:rsidRDefault="005D2791" w:rsidP="00B50DDB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1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ryt Jolanta">
    <w15:presenceInfo w15:providerId="AD" w15:userId="S::PLK013345@office.plk-sa.pl::38788eb4-5ba3-4c3a-84ef-c254621292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2183C"/>
    <w:rsid w:val="00332057"/>
    <w:rsid w:val="003322A3"/>
    <w:rsid w:val="00336B9C"/>
    <w:rsid w:val="0039197D"/>
    <w:rsid w:val="003D00AE"/>
    <w:rsid w:val="004469A1"/>
    <w:rsid w:val="004C1184"/>
    <w:rsid w:val="00580D71"/>
    <w:rsid w:val="005D2791"/>
    <w:rsid w:val="006332D8"/>
    <w:rsid w:val="00645B46"/>
    <w:rsid w:val="006C50B0"/>
    <w:rsid w:val="007D1277"/>
    <w:rsid w:val="00872295"/>
    <w:rsid w:val="008A3404"/>
    <w:rsid w:val="008E1D33"/>
    <w:rsid w:val="00907877"/>
    <w:rsid w:val="00934D68"/>
    <w:rsid w:val="00972B60"/>
    <w:rsid w:val="00983047"/>
    <w:rsid w:val="009C48B5"/>
    <w:rsid w:val="00B414D1"/>
    <w:rsid w:val="00B50DDB"/>
    <w:rsid w:val="00B54BF4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  <w:rsid w:val="00EF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Pryt Jolanta</cp:lastModifiedBy>
  <cp:revision>6</cp:revision>
  <dcterms:created xsi:type="dcterms:W3CDTF">2026-01-26T08:55:00Z</dcterms:created>
  <dcterms:modified xsi:type="dcterms:W3CDTF">2026-01-26T09:41:00Z</dcterms:modified>
</cp:coreProperties>
</file>